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001FD924" w14:textId="77777777" w:rsidTr="00050DA7">
        <w:tc>
          <w:tcPr>
            <w:tcW w:w="4428" w:type="dxa"/>
          </w:tcPr>
          <w:p w14:paraId="29DD4EFF" w14:textId="393522DD" w:rsidR="000348ED" w:rsidRPr="00AA2626" w:rsidRDefault="005D05AC" w:rsidP="002B0236">
            <w:r w:rsidRPr="00AA2626">
              <w:t>From:</w:t>
            </w:r>
            <w:r w:rsidRPr="00AA2626">
              <w:tab/>
            </w:r>
            <w:r w:rsidR="001A6EBD">
              <w:t xml:space="preserve">ARM </w:t>
            </w:r>
            <w:r w:rsidRPr="00AE48EC">
              <w:t>C</w:t>
            </w:r>
            <w:r w:rsidR="00050DA7" w:rsidRPr="00AE48EC">
              <w:t>ommittee</w:t>
            </w:r>
          </w:p>
        </w:tc>
        <w:tc>
          <w:tcPr>
            <w:tcW w:w="5461" w:type="dxa"/>
          </w:tcPr>
          <w:p w14:paraId="2A2C4A01" w14:textId="1AC0DBE2" w:rsidR="000348ED" w:rsidRPr="00AA2626" w:rsidRDefault="00E57A7E" w:rsidP="008F4DC3">
            <w:pPr>
              <w:jc w:val="right"/>
              <w:rPr>
                <w:highlight w:val="yellow"/>
              </w:rPr>
            </w:pPr>
            <w:r>
              <w:t>ARM9-</w:t>
            </w:r>
            <w:r w:rsidR="001A6EBD">
              <w:t>12.3.</w:t>
            </w:r>
            <w:r w:rsidR="00155320">
              <w:t>5</w:t>
            </w:r>
          </w:p>
        </w:tc>
      </w:tr>
      <w:tr w:rsidR="000348ED" w:rsidRPr="00AA2626" w14:paraId="114F6C78" w14:textId="77777777" w:rsidTr="001D53C4">
        <w:trPr>
          <w:trHeight w:val="76"/>
        </w:trPr>
        <w:tc>
          <w:tcPr>
            <w:tcW w:w="4428" w:type="dxa"/>
          </w:tcPr>
          <w:p w14:paraId="60D9E636" w14:textId="4DC5C58F" w:rsidR="000348ED" w:rsidRPr="00AA2626" w:rsidRDefault="005D05AC" w:rsidP="002B0236">
            <w:r w:rsidRPr="00AA2626">
              <w:t>To:</w:t>
            </w:r>
            <w:r w:rsidRPr="00AA2626">
              <w:tab/>
            </w:r>
            <w:r w:rsidR="001A6EBD">
              <w:t>Secretariat</w:t>
            </w:r>
          </w:p>
        </w:tc>
        <w:tc>
          <w:tcPr>
            <w:tcW w:w="5461" w:type="dxa"/>
          </w:tcPr>
          <w:p w14:paraId="22617EEF" w14:textId="327C3B5D" w:rsidR="000348ED" w:rsidRPr="00AA2626" w:rsidRDefault="001A6EBD" w:rsidP="008F4DC3">
            <w:pPr>
              <w:jc w:val="right"/>
            </w:pPr>
            <w:r>
              <w:t>5 Apr</w:t>
            </w:r>
            <w:r w:rsidR="005D05AC" w:rsidRPr="00AA2626">
              <w:t xml:space="preserve"> 20</w:t>
            </w:r>
            <w:r w:rsidR="001A654A" w:rsidRPr="00AA2626">
              <w:t>1</w:t>
            </w:r>
            <w:r w:rsidR="00AE48EC">
              <w:t>9</w:t>
            </w:r>
          </w:p>
        </w:tc>
      </w:tr>
    </w:tbl>
    <w:p w14:paraId="2F0102AC" w14:textId="77777777" w:rsidR="000348ED" w:rsidRPr="00AA2626" w:rsidRDefault="00AA2626" w:rsidP="002B0236">
      <w:pPr>
        <w:pStyle w:val="Title"/>
      </w:pPr>
      <w:r>
        <w:t>LIAISON NOTE</w:t>
      </w:r>
    </w:p>
    <w:p w14:paraId="54D05A79" w14:textId="71FD5259" w:rsidR="000348ED" w:rsidRPr="00AA2626" w:rsidRDefault="001A6EBD" w:rsidP="002B0236">
      <w:pPr>
        <w:pStyle w:val="Title"/>
      </w:pPr>
      <w:r>
        <w:t xml:space="preserve">Proposal for a Joint </w:t>
      </w:r>
      <w:del w:id="0" w:author="Tom Southall" w:date="2019-04-05T11:33:00Z">
        <w:r w:rsidR="009B15F0" w:rsidDel="005E012E">
          <w:delText xml:space="preserve">Workshop </w:delText>
        </w:r>
      </w:del>
      <w:ins w:id="1" w:author="Tom Southall" w:date="2019-04-05T11:33:00Z">
        <w:r w:rsidR="005E012E">
          <w:t>Seminar</w:t>
        </w:r>
      </w:ins>
      <w:ins w:id="2" w:author="Tom Southall" w:date="2019-04-05T11:34:00Z">
        <w:r w:rsidR="005E012E">
          <w:t>/Workshop</w:t>
        </w:r>
      </w:ins>
      <w:ins w:id="3" w:author="Tom Southall" w:date="2019-04-05T11:33:00Z">
        <w:r w:rsidR="005E012E">
          <w:t xml:space="preserve"> </w:t>
        </w:r>
      </w:ins>
      <w:r w:rsidR="005C7523">
        <w:t>R</w:t>
      </w:r>
      <w:r w:rsidR="009B15F0">
        <w:t>egarding S-100 Production Specification Management and Voyage Plan Development</w:t>
      </w:r>
    </w:p>
    <w:p w14:paraId="582BB390" w14:textId="77777777" w:rsidR="00B8247E" w:rsidRDefault="008E7A45" w:rsidP="002B0236">
      <w:pPr>
        <w:pStyle w:val="Heading1"/>
      </w:pPr>
      <w:r w:rsidRPr="00AA2626">
        <w:t>INTRODUCTION</w:t>
      </w:r>
    </w:p>
    <w:p w14:paraId="70867A1C" w14:textId="4DF72B2F" w:rsidR="009B15F0" w:rsidRDefault="009B15F0" w:rsidP="001A6EBD">
      <w:pPr>
        <w:rPr>
          <w:rFonts w:cs="Calibri"/>
        </w:rPr>
      </w:pPr>
      <w:r>
        <w:rPr>
          <w:rFonts w:cs="Calibri"/>
        </w:rPr>
        <w:t xml:space="preserve">During drafting of a </w:t>
      </w:r>
      <w:del w:id="4" w:author="Tom Southall" w:date="2019-04-05T11:33:00Z">
        <w:r w:rsidDel="005E012E">
          <w:rPr>
            <w:rFonts w:cs="Calibri"/>
          </w:rPr>
          <w:delText xml:space="preserve">workshop </w:delText>
        </w:r>
      </w:del>
      <w:ins w:id="5" w:author="Tom Southall" w:date="2019-04-05T11:33:00Z">
        <w:r w:rsidR="005E012E">
          <w:rPr>
            <w:rFonts w:cs="Calibri"/>
          </w:rPr>
          <w:t>seminar</w:t>
        </w:r>
      </w:ins>
      <w:ins w:id="6" w:author="Tom Southall" w:date="2019-04-05T11:35:00Z">
        <w:r w:rsidR="005E012E">
          <w:t>/</w:t>
        </w:r>
        <w:r w:rsidR="005E012E">
          <w:t>w</w:t>
        </w:r>
        <w:r w:rsidR="005E012E">
          <w:t>orkshop</w:t>
        </w:r>
      </w:ins>
      <w:ins w:id="7" w:author="Tom Southall" w:date="2019-04-05T11:33:00Z">
        <w:r w:rsidR="005E012E">
          <w:rPr>
            <w:rFonts w:cs="Calibri"/>
          </w:rPr>
          <w:t xml:space="preserve"> </w:t>
        </w:r>
      </w:ins>
      <w:r>
        <w:rPr>
          <w:rFonts w:cs="Calibri"/>
        </w:rPr>
        <w:t xml:space="preserve">proposal regarding the technical aspects of S-100/S-200 product specifications, it was realised that there was a need to expand the scope of the discussion(s) to include other Organizations, such as IMO.  However, after further consideration, the group realized that a separate </w:t>
      </w:r>
      <w:del w:id="8" w:author="Tom Southall" w:date="2019-04-05T11:33:00Z">
        <w:r w:rsidDel="005E012E">
          <w:rPr>
            <w:rFonts w:cs="Calibri"/>
          </w:rPr>
          <w:delText>workshop</w:delText>
        </w:r>
      </w:del>
      <w:ins w:id="9" w:author="Tom Southall" w:date="2019-04-05T11:33:00Z">
        <w:r w:rsidR="005E012E">
          <w:rPr>
            <w:rFonts w:cs="Calibri"/>
          </w:rPr>
          <w:t>seminar</w:t>
        </w:r>
      </w:ins>
      <w:r>
        <w:rPr>
          <w:rFonts w:cs="Calibri"/>
        </w:rPr>
        <w:t>, more generic and high-level, should be conducted in 2020 and be jointly organized with all the main domain coordinating bodies (IMO, IHO, WMO, IALA, IMPA, IMHA) with participation of a broader audience.</w:t>
      </w:r>
      <w:r w:rsidRPr="009B15F0">
        <w:rPr>
          <w:rFonts w:cs="Calibri"/>
        </w:rPr>
        <w:t xml:space="preserve"> </w:t>
      </w:r>
      <w:r>
        <w:rPr>
          <w:rFonts w:cs="Calibri"/>
        </w:rPr>
        <w:t xml:space="preserve"> In this connection, the observer from IMO indicated that IMO facilities in London could be used for the delivery of such a </w:t>
      </w:r>
      <w:del w:id="10" w:author="Tom Southall" w:date="2019-04-05T11:33:00Z">
        <w:r w:rsidDel="005E012E">
          <w:rPr>
            <w:rFonts w:cs="Calibri"/>
          </w:rPr>
          <w:delText>workshop</w:delText>
        </w:r>
      </w:del>
      <w:ins w:id="11" w:author="Tom Southall" w:date="2019-04-05T11:33:00Z">
        <w:r w:rsidR="005E012E">
          <w:rPr>
            <w:rFonts w:cs="Calibri"/>
          </w:rPr>
          <w:t>seminar</w:t>
        </w:r>
      </w:ins>
      <w:ins w:id="12" w:author="Tom Southall" w:date="2019-04-05T11:35:00Z">
        <w:r w:rsidR="005E012E">
          <w:t>/</w:t>
        </w:r>
        <w:r w:rsidR="005E012E">
          <w:t>w</w:t>
        </w:r>
        <w:r w:rsidR="005E012E">
          <w:t>orkshop</w:t>
        </w:r>
      </w:ins>
      <w:r>
        <w:rPr>
          <w:rFonts w:cs="Calibri"/>
        </w:rPr>
        <w:t>.</w:t>
      </w:r>
    </w:p>
    <w:p w14:paraId="21DEF1B2" w14:textId="77777777" w:rsidR="009B15F0" w:rsidRDefault="009B15F0" w:rsidP="001A6EBD">
      <w:pPr>
        <w:rPr>
          <w:rFonts w:cs="Calibri"/>
        </w:rPr>
      </w:pPr>
    </w:p>
    <w:p w14:paraId="75320DDC" w14:textId="0DF6B30B" w:rsidR="009B15F0" w:rsidRDefault="001A6EBD" w:rsidP="001A6EBD">
      <w:pPr>
        <w:rPr>
          <w:ins w:id="13" w:author="Tom Southall" w:date="2019-04-05T11:31:00Z"/>
          <w:rFonts w:cs="Calibri"/>
        </w:rPr>
      </w:pPr>
      <w:r>
        <w:rPr>
          <w:rFonts w:cs="Calibri"/>
        </w:rPr>
        <w:t xml:space="preserve">The Group </w:t>
      </w:r>
      <w:r w:rsidR="005C7523">
        <w:rPr>
          <w:rFonts w:cs="Calibri"/>
        </w:rPr>
        <w:t xml:space="preserve">identified </w:t>
      </w:r>
      <w:r>
        <w:rPr>
          <w:rFonts w:cs="Calibri"/>
        </w:rPr>
        <w:t xml:space="preserve">that such a </w:t>
      </w:r>
      <w:del w:id="14" w:author="Tom Southall" w:date="2019-04-05T11:33:00Z">
        <w:r w:rsidDel="005E012E">
          <w:rPr>
            <w:rFonts w:cs="Calibri"/>
          </w:rPr>
          <w:delText xml:space="preserve">workshop </w:delText>
        </w:r>
      </w:del>
      <w:ins w:id="15" w:author="Tom Southall" w:date="2019-04-05T11:33:00Z">
        <w:r w:rsidR="005E012E">
          <w:rPr>
            <w:rFonts w:cs="Calibri"/>
          </w:rPr>
          <w:t>seminar</w:t>
        </w:r>
      </w:ins>
      <w:ins w:id="16" w:author="Tom Southall" w:date="2019-04-05T11:35:00Z">
        <w:r w:rsidR="005E012E">
          <w:t>/</w:t>
        </w:r>
        <w:r w:rsidR="005E012E">
          <w:t>w</w:t>
        </w:r>
        <w:r w:rsidR="005E012E">
          <w:t>orkshop</w:t>
        </w:r>
      </w:ins>
      <w:ins w:id="17" w:author="Tom Southall" w:date="2019-04-05T11:33:00Z">
        <w:r w:rsidR="005E012E">
          <w:rPr>
            <w:rFonts w:cs="Calibri"/>
          </w:rPr>
          <w:t xml:space="preserve"> </w:t>
        </w:r>
      </w:ins>
      <w:r w:rsidR="005C7523">
        <w:rPr>
          <w:rFonts w:cs="Calibri"/>
        </w:rPr>
        <w:t>w</w:t>
      </w:r>
      <w:r>
        <w:rPr>
          <w:rFonts w:cs="Calibri"/>
        </w:rPr>
        <w:t>ould provide an opportunity to</w:t>
      </w:r>
      <w:r w:rsidR="009B15F0">
        <w:rPr>
          <w:rFonts w:cs="Calibri"/>
        </w:rPr>
        <w:t>:</w:t>
      </w:r>
    </w:p>
    <w:p w14:paraId="2742E812" w14:textId="77777777" w:rsidR="005E012E" w:rsidRDefault="005E012E" w:rsidP="001A6EBD">
      <w:pPr>
        <w:rPr>
          <w:rFonts w:cs="Calibri"/>
        </w:rPr>
      </w:pPr>
    </w:p>
    <w:p w14:paraId="70FCFAA1" w14:textId="4A45A9E3" w:rsidR="009B15F0" w:rsidRDefault="001A6EBD" w:rsidP="009B15F0">
      <w:pPr>
        <w:pStyle w:val="Bullet1"/>
      </w:pPr>
      <w:r>
        <w:t xml:space="preserve">share experiences </w:t>
      </w:r>
      <w:r w:rsidR="005C7523">
        <w:t xml:space="preserve">regarding </w:t>
      </w:r>
      <w:r>
        <w:t>the development and definition of data elements under S-100</w:t>
      </w:r>
      <w:r w:rsidR="009B15F0">
        <w:t>;</w:t>
      </w:r>
    </w:p>
    <w:p w14:paraId="2C86AD12" w14:textId="77777777" w:rsidR="009B15F0" w:rsidRDefault="001A6EBD" w:rsidP="009B15F0">
      <w:pPr>
        <w:pStyle w:val="Bullet1"/>
      </w:pPr>
      <w:r>
        <w:t>to discuss the further development of technical services associated with maritime services</w:t>
      </w:r>
      <w:r w:rsidR="009B15F0">
        <w:t>;</w:t>
      </w:r>
    </w:p>
    <w:p w14:paraId="395AC939" w14:textId="3572D39E" w:rsidR="009B15F0" w:rsidRDefault="009B15F0" w:rsidP="009B15F0">
      <w:pPr>
        <w:pStyle w:val="Bullet1"/>
      </w:pPr>
      <w:r>
        <w:t xml:space="preserve">harmonize and organize </w:t>
      </w:r>
      <w:r w:rsidR="005C7523">
        <w:t>developmental work currently in progress;</w:t>
      </w:r>
    </w:p>
    <w:p w14:paraId="6200672A" w14:textId="3460580D" w:rsidR="001A6EBD" w:rsidRDefault="009B15F0" w:rsidP="009B15F0">
      <w:pPr>
        <w:pStyle w:val="Bullet1"/>
      </w:pPr>
      <w:r>
        <w:t>and to develop a voyage plan</w:t>
      </w:r>
      <w:r w:rsidR="005C7523">
        <w:t xml:space="preserve"> for future product specification development</w:t>
      </w:r>
      <w:r w:rsidR="001A6EBD">
        <w:t>.</w:t>
      </w:r>
    </w:p>
    <w:p w14:paraId="25868D23" w14:textId="77777777" w:rsidR="009F5C36" w:rsidRPr="00AA2626" w:rsidRDefault="008E7A45" w:rsidP="002B0236">
      <w:pPr>
        <w:pStyle w:val="Heading1"/>
      </w:pPr>
      <w:r w:rsidRPr="00AA2626">
        <w:t>ACTION REQUESTED</w:t>
      </w:r>
    </w:p>
    <w:p w14:paraId="149092B2" w14:textId="4AF99B06" w:rsidR="00DD1C45" w:rsidRPr="00F32230" w:rsidRDefault="00654E87" w:rsidP="005C7523">
      <w:pPr>
        <w:pStyle w:val="List1"/>
        <w:numPr>
          <w:ilvl w:val="0"/>
          <w:numId w:val="0"/>
        </w:numPr>
        <w:jc w:val="left"/>
      </w:pPr>
      <w:r w:rsidRPr="00654E87">
        <w:rPr>
          <w:lang w:val="en-GB"/>
        </w:rPr>
        <w:t>The</w:t>
      </w:r>
      <w:r w:rsidR="005E012E">
        <w:rPr>
          <w:lang w:val="en-GB"/>
        </w:rPr>
        <w:t xml:space="preserve"> IALA</w:t>
      </w:r>
      <w:r w:rsidRPr="00654E87">
        <w:rPr>
          <w:lang w:val="en-GB"/>
        </w:rPr>
        <w:t xml:space="preserve"> </w:t>
      </w:r>
      <w:r w:rsidR="005C7523">
        <w:rPr>
          <w:lang w:val="en-GB"/>
        </w:rPr>
        <w:t>Secretariat</w:t>
      </w:r>
      <w:r w:rsidR="009B15F0">
        <w:rPr>
          <w:lang w:val="en-GB"/>
        </w:rPr>
        <w:t xml:space="preserve"> </w:t>
      </w:r>
      <w:r w:rsidR="005C7523">
        <w:rPr>
          <w:lang w:val="en-GB"/>
        </w:rPr>
        <w:t>is</w:t>
      </w:r>
      <w:r w:rsidRPr="00654E87">
        <w:rPr>
          <w:lang w:val="en-GB"/>
        </w:rPr>
        <w:t xml:space="preserve"> requested to</w:t>
      </w:r>
      <w:r w:rsidR="005C7523" w:rsidRPr="005C7523">
        <w:rPr>
          <w:rFonts w:cs="Calibri"/>
        </w:rPr>
        <w:t xml:space="preserve"> </w:t>
      </w:r>
      <w:r w:rsidR="005C7523">
        <w:rPr>
          <w:rFonts w:cs="Calibri"/>
        </w:rPr>
        <w:t xml:space="preserve">liaise with IMO and other domain coordinating bodies in order to discuss  organizing such a joint </w:t>
      </w:r>
      <w:del w:id="18" w:author="Tom Southall" w:date="2019-04-05T11:34:00Z">
        <w:r w:rsidR="005C7523" w:rsidDel="005E012E">
          <w:rPr>
            <w:rFonts w:cs="Calibri"/>
          </w:rPr>
          <w:delText xml:space="preserve">workshop </w:delText>
        </w:r>
      </w:del>
      <w:ins w:id="19" w:author="Tom Southall" w:date="2019-04-05T11:34:00Z">
        <w:r w:rsidR="005E012E">
          <w:rPr>
            <w:rFonts w:cs="Calibri"/>
          </w:rPr>
          <w:t>seminar</w:t>
        </w:r>
      </w:ins>
      <w:ins w:id="20" w:author="Tom Southall" w:date="2019-04-05T11:35:00Z">
        <w:r w:rsidR="005E012E">
          <w:t>/</w:t>
        </w:r>
        <w:r w:rsidR="005E012E">
          <w:t>w</w:t>
        </w:r>
        <w:bookmarkStart w:id="21" w:name="_GoBack"/>
        <w:bookmarkEnd w:id="21"/>
        <w:r w:rsidR="005E012E">
          <w:t>orkshop</w:t>
        </w:r>
      </w:ins>
      <w:ins w:id="22" w:author="Tom Southall" w:date="2019-04-05T11:34:00Z">
        <w:r w:rsidR="005E012E">
          <w:rPr>
            <w:rFonts w:cs="Calibri"/>
          </w:rPr>
          <w:t xml:space="preserve"> </w:t>
        </w:r>
      </w:ins>
      <w:r w:rsidR="005C7523">
        <w:rPr>
          <w:rFonts w:cs="Calibri"/>
        </w:rPr>
        <w:t>in 2020.</w:t>
      </w:r>
    </w:p>
    <w:sectPr w:rsidR="00DD1C45" w:rsidRPr="00F32230" w:rsidSect="005D05AC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0A5D3F" w14:textId="77777777" w:rsidR="004858FA" w:rsidRDefault="004858FA" w:rsidP="002B0236">
      <w:r>
        <w:separator/>
      </w:r>
    </w:p>
  </w:endnote>
  <w:endnote w:type="continuationSeparator" w:id="0">
    <w:p w14:paraId="2A40E3D4" w14:textId="77777777" w:rsidR="004858FA" w:rsidRDefault="004858FA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F1380" w14:textId="3CE1C6D8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55320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CA18B1" w14:textId="77777777" w:rsidR="004858FA" w:rsidRDefault="004858FA" w:rsidP="002B0236">
      <w:r>
        <w:separator/>
      </w:r>
    </w:p>
  </w:footnote>
  <w:footnote w:type="continuationSeparator" w:id="0">
    <w:p w14:paraId="26667ED8" w14:textId="77777777" w:rsidR="004858FA" w:rsidRDefault="004858FA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63168" w14:textId="77777777" w:rsidR="008E7A45" w:rsidRDefault="004858FA" w:rsidP="002B0236">
    <w:pPr>
      <w:pStyle w:val="Header"/>
    </w:pPr>
    <w:r>
      <w:rPr>
        <w:noProof/>
      </w:rPr>
      <w:pict w14:anchorId="192EDE4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527C1" w14:textId="77777777" w:rsidR="008E7A45" w:rsidRDefault="004858FA" w:rsidP="002B0236">
    <w:pPr>
      <w:pStyle w:val="Header"/>
    </w:pPr>
    <w:r>
      <w:rPr>
        <w:noProof/>
      </w:rPr>
      <w:pict w14:anchorId="36124B0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67786F">
      <w:rPr>
        <w:noProof/>
        <w:lang w:val="en-GB" w:eastAsia="en-GB"/>
      </w:rPr>
      <w:drawing>
        <wp:inline distT="0" distB="0" distL="0" distR="0" wp14:anchorId="76D5CB7F" wp14:editId="02ECB390">
          <wp:extent cx="857250" cy="828675"/>
          <wp:effectExtent l="0" t="0" r="0" b="0"/>
          <wp:docPr id="1" name="Bild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22437C" w14:textId="77777777" w:rsidR="008E7A45" w:rsidRDefault="004858FA" w:rsidP="002B0236">
    <w:pPr>
      <w:pStyle w:val="Header"/>
    </w:pPr>
    <w:r>
      <w:rPr>
        <w:noProof/>
      </w:rPr>
      <w:pict w14:anchorId="4DB1487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om Southall">
    <w15:presenceInfo w15:providerId="Windows Live" w15:userId="d5c4e615c394a3a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45"/>
    <w:rsid w:val="00002906"/>
    <w:rsid w:val="00031A92"/>
    <w:rsid w:val="000348ED"/>
    <w:rsid w:val="00036801"/>
    <w:rsid w:val="00044464"/>
    <w:rsid w:val="00050DA7"/>
    <w:rsid w:val="00061B03"/>
    <w:rsid w:val="00072D6D"/>
    <w:rsid w:val="0009284D"/>
    <w:rsid w:val="000A5A01"/>
    <w:rsid w:val="000F6757"/>
    <w:rsid w:val="00135447"/>
    <w:rsid w:val="00143785"/>
    <w:rsid w:val="00152273"/>
    <w:rsid w:val="00155320"/>
    <w:rsid w:val="001A654A"/>
    <w:rsid w:val="001A6EBD"/>
    <w:rsid w:val="001C4065"/>
    <w:rsid w:val="001C74CF"/>
    <w:rsid w:val="001D53C4"/>
    <w:rsid w:val="00234D62"/>
    <w:rsid w:val="002B0236"/>
    <w:rsid w:val="003128FE"/>
    <w:rsid w:val="00351612"/>
    <w:rsid w:val="003B0128"/>
    <w:rsid w:val="003D55DD"/>
    <w:rsid w:val="003E1831"/>
    <w:rsid w:val="0040111F"/>
    <w:rsid w:val="00402DA1"/>
    <w:rsid w:val="00424954"/>
    <w:rsid w:val="00445D2C"/>
    <w:rsid w:val="00451A36"/>
    <w:rsid w:val="00470083"/>
    <w:rsid w:val="00474C83"/>
    <w:rsid w:val="004858FA"/>
    <w:rsid w:val="004C1386"/>
    <w:rsid w:val="004C220D"/>
    <w:rsid w:val="004F01A5"/>
    <w:rsid w:val="00543072"/>
    <w:rsid w:val="0059435C"/>
    <w:rsid w:val="005A37C0"/>
    <w:rsid w:val="005B51B7"/>
    <w:rsid w:val="005C68A9"/>
    <w:rsid w:val="005C7523"/>
    <w:rsid w:val="005D05AC"/>
    <w:rsid w:val="005E012E"/>
    <w:rsid w:val="00630F7F"/>
    <w:rsid w:val="00632814"/>
    <w:rsid w:val="0064435F"/>
    <w:rsid w:val="00654E87"/>
    <w:rsid w:val="006607AF"/>
    <w:rsid w:val="0067786F"/>
    <w:rsid w:val="006A472E"/>
    <w:rsid w:val="006B5656"/>
    <w:rsid w:val="006D470F"/>
    <w:rsid w:val="006D7094"/>
    <w:rsid w:val="00727E88"/>
    <w:rsid w:val="007319E3"/>
    <w:rsid w:val="00755159"/>
    <w:rsid w:val="00763928"/>
    <w:rsid w:val="00775878"/>
    <w:rsid w:val="00775C42"/>
    <w:rsid w:val="0080092C"/>
    <w:rsid w:val="008237E9"/>
    <w:rsid w:val="00847025"/>
    <w:rsid w:val="00872453"/>
    <w:rsid w:val="00885B15"/>
    <w:rsid w:val="008959DE"/>
    <w:rsid w:val="008E7A45"/>
    <w:rsid w:val="008F13DD"/>
    <w:rsid w:val="008F4DC3"/>
    <w:rsid w:val="00902AA4"/>
    <w:rsid w:val="00906239"/>
    <w:rsid w:val="00922A69"/>
    <w:rsid w:val="009435C4"/>
    <w:rsid w:val="009B15F0"/>
    <w:rsid w:val="009C5BEE"/>
    <w:rsid w:val="009F3B6C"/>
    <w:rsid w:val="009F5C36"/>
    <w:rsid w:val="00A27F12"/>
    <w:rsid w:val="00A30579"/>
    <w:rsid w:val="00AA2626"/>
    <w:rsid w:val="00AA76C0"/>
    <w:rsid w:val="00AE48EC"/>
    <w:rsid w:val="00B077EC"/>
    <w:rsid w:val="00B15B24"/>
    <w:rsid w:val="00B428DA"/>
    <w:rsid w:val="00B8247E"/>
    <w:rsid w:val="00B92EC8"/>
    <w:rsid w:val="00BA2BBE"/>
    <w:rsid w:val="00BA3765"/>
    <w:rsid w:val="00BE56DF"/>
    <w:rsid w:val="00C265EE"/>
    <w:rsid w:val="00C92288"/>
    <w:rsid w:val="00C93EFB"/>
    <w:rsid w:val="00CA04AF"/>
    <w:rsid w:val="00CC709E"/>
    <w:rsid w:val="00CE4EE4"/>
    <w:rsid w:val="00D673A9"/>
    <w:rsid w:val="00DC45C6"/>
    <w:rsid w:val="00DD1C45"/>
    <w:rsid w:val="00E00D64"/>
    <w:rsid w:val="00E102F1"/>
    <w:rsid w:val="00E13104"/>
    <w:rsid w:val="00E57A7E"/>
    <w:rsid w:val="00E729A7"/>
    <w:rsid w:val="00E74B8C"/>
    <w:rsid w:val="00E91279"/>
    <w:rsid w:val="00E93C9B"/>
    <w:rsid w:val="00EA7958"/>
    <w:rsid w:val="00EE3F2F"/>
    <w:rsid w:val="00F056DB"/>
    <w:rsid w:val="00F06859"/>
    <w:rsid w:val="00F32230"/>
    <w:rsid w:val="00F73F78"/>
    <w:rsid w:val="00F8520E"/>
    <w:rsid w:val="00FA07EB"/>
    <w:rsid w:val="00FA5842"/>
    <w:rsid w:val="00FA6769"/>
    <w:rsid w:val="00FD03CA"/>
    <w:rsid w:val="00FE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48D1E3AA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rsid w:val="00DD1C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DD1C45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D1C45"/>
    <w:rPr>
      <w:rFonts w:ascii="Calibri" w:hAnsi="Calibri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D1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D1C45"/>
    <w:rPr>
      <w:rFonts w:ascii="Calibri" w:hAnsi="Calibri"/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DD1C4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D1C45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39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>Liaison note from ANM to ANIS Working Group</vt:lpstr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2</cp:revision>
  <cp:lastPrinted>2006-10-19T11:49:00Z</cp:lastPrinted>
  <dcterms:created xsi:type="dcterms:W3CDTF">2019-04-05T09:35:00Z</dcterms:created>
  <dcterms:modified xsi:type="dcterms:W3CDTF">2019-04-05T09:35:00Z</dcterms:modified>
</cp:coreProperties>
</file>